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654" w:rsidRPr="00F73F06" w:rsidRDefault="00A25654" w:rsidP="00A256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3F06">
        <w:rPr>
          <w:rFonts w:ascii="Times New Roman" w:hAnsi="Times New Roman" w:cs="Times New Roman"/>
          <w:sz w:val="24"/>
          <w:szCs w:val="24"/>
          <w:lang w:val="tt-RU"/>
        </w:rPr>
        <w:t xml:space="preserve">Список </w:t>
      </w:r>
      <w:r w:rsidR="00814BA1" w:rsidRPr="00814BA1">
        <w:rPr>
          <w:rFonts w:ascii="Times New Roman" w:hAnsi="Times New Roman" w:cs="Times New Roman"/>
          <w:sz w:val="24"/>
          <w:szCs w:val="24"/>
        </w:rPr>
        <w:t>призеров и победителей</w:t>
      </w:r>
      <w:r w:rsidR="00814BA1">
        <w:rPr>
          <w:rFonts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tt-RU"/>
        </w:rPr>
        <w:t>учителей</w:t>
      </w:r>
    </w:p>
    <w:p w:rsidR="00A25654" w:rsidRPr="00767DE0" w:rsidRDefault="00A25654" w:rsidP="00A2565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67DE0">
        <w:rPr>
          <w:rFonts w:ascii="Times New Roman" w:hAnsi="Times New Roman" w:cs="Times New Roman"/>
          <w:iCs/>
          <w:sz w:val="24"/>
          <w:szCs w:val="24"/>
        </w:rPr>
        <w:t>н</w:t>
      </w:r>
      <w:r w:rsidRPr="00767DE0">
        <w:rPr>
          <w:rFonts w:ascii="Times New Roman" w:hAnsi="Times New Roman" w:cs="Times New Roman"/>
          <w:sz w:val="24"/>
          <w:szCs w:val="24"/>
        </w:rPr>
        <w:t>аучно-образовательной  конференции «</w:t>
      </w:r>
      <w:proofErr w:type="spellStart"/>
      <w:r w:rsidRPr="00767DE0">
        <w:rPr>
          <w:rFonts w:ascii="Times New Roman" w:hAnsi="Times New Roman" w:cs="Times New Roman"/>
          <w:sz w:val="24"/>
          <w:szCs w:val="24"/>
        </w:rPr>
        <w:t>Хузиахметовские</w:t>
      </w:r>
      <w:proofErr w:type="spellEnd"/>
      <w:r w:rsidRPr="00767DE0">
        <w:rPr>
          <w:rFonts w:ascii="Times New Roman" w:hAnsi="Times New Roman" w:cs="Times New Roman"/>
          <w:sz w:val="24"/>
          <w:szCs w:val="24"/>
        </w:rPr>
        <w:t xml:space="preserve"> чтения. Основные направления совершенствования средств и мет</w:t>
      </w:r>
      <w:r>
        <w:rPr>
          <w:rFonts w:ascii="Times New Roman" w:hAnsi="Times New Roman" w:cs="Times New Roman"/>
          <w:sz w:val="24"/>
          <w:szCs w:val="24"/>
        </w:rPr>
        <w:t>одов обучения и воспитания»-2022</w:t>
      </w:r>
      <w:r w:rsidRPr="00767DE0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51306B" w:rsidRDefault="0051306B" w:rsidP="00531859">
      <w:pPr>
        <w:autoSpaceDE w:val="0"/>
        <w:autoSpaceDN w:val="0"/>
        <w:adjustRightInd w:val="0"/>
        <w:spacing w:line="240" w:lineRule="atLeast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51306B" w:rsidRDefault="0051306B" w:rsidP="00531859">
      <w:pPr>
        <w:autoSpaceDE w:val="0"/>
        <w:autoSpaceDN w:val="0"/>
        <w:adjustRightInd w:val="0"/>
        <w:spacing w:line="240" w:lineRule="atLeast"/>
        <w:ind w:firstLine="709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531859">
        <w:rPr>
          <w:rFonts w:ascii="Times New Roman" w:hAnsi="Times New Roman" w:cs="Times New Roman"/>
          <w:sz w:val="24"/>
          <w:szCs w:val="24"/>
        </w:rPr>
        <w:t>екци</w:t>
      </w:r>
      <w:r>
        <w:rPr>
          <w:rFonts w:ascii="Times New Roman" w:hAnsi="Times New Roman" w:cs="Times New Roman"/>
          <w:sz w:val="24"/>
          <w:szCs w:val="24"/>
        </w:rPr>
        <w:t>я</w:t>
      </w:r>
      <w:proofErr w:type="gramStart"/>
      <w:r w:rsidR="0053185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531859">
        <w:rPr>
          <w:rFonts w:ascii="Times New Roman" w:hAnsi="Times New Roman" w:cs="Times New Roman"/>
          <w:sz w:val="24"/>
          <w:szCs w:val="24"/>
        </w:rPr>
        <w:t xml:space="preserve"> </w:t>
      </w:r>
      <w:r w:rsidR="00531859" w:rsidRPr="00C00E43">
        <w:rPr>
          <w:rFonts w:ascii="Times New Roman" w:hAnsi="Times New Roman"/>
          <w:sz w:val="24"/>
          <w:szCs w:val="24"/>
        </w:rPr>
        <w:t>Информационная кибернетика</w:t>
      </w:r>
      <w:ins w:id="0" w:author="н.русь" w:date="2020-12-12T09:33:00Z">
        <w:r w:rsidR="00531859" w:rsidRPr="00C00E43">
          <w:rPr>
            <w:rFonts w:ascii="Times New Roman" w:hAnsi="Times New Roman"/>
            <w:sz w:val="24"/>
            <w:szCs w:val="24"/>
          </w:rPr>
          <w:t xml:space="preserve"> </w:t>
        </w:r>
      </w:ins>
    </w:p>
    <w:p w:rsidR="00531859" w:rsidRPr="00C00E43" w:rsidRDefault="00531859" w:rsidP="00531859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531859" w:rsidRDefault="00531859" w:rsidP="005318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129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2779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6"/>
        <w:gridCol w:w="1760"/>
        <w:gridCol w:w="2105"/>
        <w:gridCol w:w="1841"/>
        <w:gridCol w:w="2444"/>
        <w:gridCol w:w="2544"/>
        <w:gridCol w:w="1639"/>
      </w:tblGrid>
      <w:tr w:rsidR="00814BA1" w:rsidRPr="0051306B" w:rsidTr="00814BA1">
        <w:trPr>
          <w:trHeight w:val="570"/>
        </w:trPr>
        <w:tc>
          <w:tcPr>
            <w:tcW w:w="446" w:type="dxa"/>
          </w:tcPr>
          <w:p w:rsidR="00814BA1" w:rsidRPr="0051306B" w:rsidRDefault="00814BA1" w:rsidP="0029600D">
            <w:pPr>
              <w:spacing w:after="0" w:line="240" w:lineRule="auto"/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BA1" w:rsidRPr="0051306B" w:rsidRDefault="00814BA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06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60" w:type="dxa"/>
          </w:tcPr>
          <w:p w:rsidR="00814BA1" w:rsidRPr="0051306B" w:rsidRDefault="00814BA1" w:rsidP="00296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306B">
              <w:rPr>
                <w:rFonts w:ascii="Times New Roman" w:hAnsi="Times New Roman" w:cs="Times New Roman"/>
                <w:sz w:val="24"/>
                <w:szCs w:val="24"/>
              </w:rPr>
              <w:t>Ф.И.О.ученика</w:t>
            </w:r>
            <w:proofErr w:type="spellEnd"/>
          </w:p>
          <w:p w:rsidR="00814BA1" w:rsidRPr="0051306B" w:rsidRDefault="00814BA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:rsidR="00814BA1" w:rsidRPr="0051306B" w:rsidRDefault="00814BA1" w:rsidP="00296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06B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  <w:p w:rsidR="00814BA1" w:rsidRPr="0051306B" w:rsidRDefault="00814BA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</w:tcPr>
          <w:p w:rsidR="00814BA1" w:rsidRPr="00C9490D" w:rsidRDefault="00814BA1" w:rsidP="00C94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90D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  <w:p w:rsidR="00814BA1" w:rsidRPr="00C9490D" w:rsidRDefault="00814BA1" w:rsidP="00296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</w:tcPr>
          <w:p w:rsidR="00814BA1" w:rsidRPr="0051306B" w:rsidRDefault="00814BA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115" w:type="dxa"/>
          </w:tcPr>
          <w:p w:rsidR="00814BA1" w:rsidRPr="0051306B" w:rsidRDefault="00814BA1" w:rsidP="00296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306B"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  <w:proofErr w:type="gramStart"/>
            <w:r w:rsidRPr="0051306B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51306B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 w:rsidRPr="0051306B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51306B">
              <w:rPr>
                <w:rFonts w:ascii="Times New Roman" w:hAnsi="Times New Roman" w:cs="Times New Roman"/>
                <w:sz w:val="24"/>
                <w:szCs w:val="24"/>
              </w:rPr>
              <w:t>эл.адрес</w:t>
            </w:r>
            <w:proofErr w:type="spellEnd"/>
          </w:p>
          <w:p w:rsidR="00814BA1" w:rsidRPr="0051306B" w:rsidRDefault="00814BA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814BA1" w:rsidRDefault="00814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  <w:p w:rsidR="00814BA1" w:rsidRPr="0051306B" w:rsidRDefault="00814BA1" w:rsidP="00814B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1" w:name="_GoBack"/>
        <w:bookmarkEnd w:id="1"/>
      </w:tr>
      <w:tr w:rsidR="00814BA1" w:rsidRPr="0051306B" w:rsidTr="00814BA1">
        <w:trPr>
          <w:trHeight w:val="465"/>
        </w:trPr>
        <w:tc>
          <w:tcPr>
            <w:tcW w:w="446" w:type="dxa"/>
          </w:tcPr>
          <w:p w:rsidR="00814BA1" w:rsidRPr="0051306B" w:rsidRDefault="00814BA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0" w:type="dxa"/>
          </w:tcPr>
          <w:p w:rsidR="00814BA1" w:rsidRPr="0051306B" w:rsidRDefault="00814BA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Галиуллин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Ильгам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Тагирович</w:t>
            </w:r>
            <w:proofErr w:type="spellEnd"/>
          </w:p>
        </w:tc>
        <w:tc>
          <w:tcPr>
            <w:tcW w:w="2265" w:type="dxa"/>
          </w:tcPr>
          <w:p w:rsidR="00814BA1" w:rsidRDefault="00814BA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420021, г. Казань,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М.Межлаука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1,</w:t>
            </w:r>
          </w:p>
          <w:p w:rsidR="00814BA1" w:rsidRPr="0051306B" w:rsidRDefault="00814BA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деканат +7(843) 292-61-51</w:t>
            </w:r>
          </w:p>
        </w:tc>
        <w:tc>
          <w:tcPr>
            <w:tcW w:w="1892" w:type="dxa"/>
          </w:tcPr>
          <w:p w:rsidR="00814BA1" w:rsidRPr="0051306B" w:rsidRDefault="00814BA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Институт психологии и образования Казанского Федерального Университета</w:t>
            </w:r>
          </w:p>
        </w:tc>
        <w:tc>
          <w:tcPr>
            <w:tcW w:w="2589" w:type="dxa"/>
          </w:tcPr>
          <w:p w:rsidR="00814BA1" w:rsidRPr="0051306B" w:rsidRDefault="00814BA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Проблемы воспитания средствами цифровой образовательной среды</w:t>
            </w:r>
          </w:p>
        </w:tc>
        <w:tc>
          <w:tcPr>
            <w:tcW w:w="2115" w:type="dxa"/>
          </w:tcPr>
          <w:p w:rsidR="00814BA1" w:rsidRDefault="00814BA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4" w:history="1">
              <w:r w:rsidRPr="005849A8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Ilgam.galiullin@mail.ru</w:t>
              </w:r>
            </w:hyperlink>
          </w:p>
          <w:p w:rsidR="00814BA1" w:rsidRPr="00F07E81" w:rsidRDefault="00814BA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+79196989141</w:t>
            </w:r>
          </w:p>
        </w:tc>
        <w:tc>
          <w:tcPr>
            <w:tcW w:w="1712" w:type="dxa"/>
          </w:tcPr>
          <w:p w:rsidR="00814BA1" w:rsidRPr="00814BA1" w:rsidRDefault="00814BA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</w:tbl>
    <w:p w:rsidR="00253C11" w:rsidRDefault="00253C11"/>
    <w:sectPr w:rsidR="00253C11" w:rsidSect="00531859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31859"/>
    <w:rsid w:val="00253C11"/>
    <w:rsid w:val="002D76FA"/>
    <w:rsid w:val="002F08F3"/>
    <w:rsid w:val="00377E60"/>
    <w:rsid w:val="00426698"/>
    <w:rsid w:val="004904B2"/>
    <w:rsid w:val="0051306B"/>
    <w:rsid w:val="00531859"/>
    <w:rsid w:val="005A2E1A"/>
    <w:rsid w:val="007F72BB"/>
    <w:rsid w:val="00814BA1"/>
    <w:rsid w:val="008555E1"/>
    <w:rsid w:val="008B01A5"/>
    <w:rsid w:val="00921241"/>
    <w:rsid w:val="00A25654"/>
    <w:rsid w:val="00AD0062"/>
    <w:rsid w:val="00B305A1"/>
    <w:rsid w:val="00B53F37"/>
    <w:rsid w:val="00BA42BB"/>
    <w:rsid w:val="00BC0A16"/>
    <w:rsid w:val="00C9490D"/>
    <w:rsid w:val="00D26A27"/>
    <w:rsid w:val="00E63B0A"/>
    <w:rsid w:val="00F07E81"/>
    <w:rsid w:val="00FE3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F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3185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3185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lgam.galiullin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4</cp:revision>
  <dcterms:created xsi:type="dcterms:W3CDTF">2022-10-29T13:34:00Z</dcterms:created>
  <dcterms:modified xsi:type="dcterms:W3CDTF">2022-11-11T08:07:00Z</dcterms:modified>
</cp:coreProperties>
</file>